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329" w:rsidRPr="00497393" w:rsidRDefault="00BA6329" w:rsidP="00BA6329">
      <w:pPr>
        <w:rPr>
          <w:rFonts w:asciiTheme="minorHAnsi" w:hAnsiTheme="minorHAnsi" w:cstheme="minorHAnsi"/>
          <w:sz w:val="22"/>
          <w:szCs w:val="22"/>
        </w:rPr>
      </w:pPr>
    </w:p>
    <w:p w:rsidR="006E586A" w:rsidRPr="00497393" w:rsidRDefault="006E586A" w:rsidP="006E586A">
      <w:pPr>
        <w:jc w:val="right"/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sz w:val="22"/>
          <w:szCs w:val="22"/>
        </w:rPr>
        <w:t xml:space="preserve">Załącznik nr </w:t>
      </w:r>
      <w:r w:rsidR="001D20D4" w:rsidRPr="00497393">
        <w:rPr>
          <w:rFonts w:asciiTheme="minorHAnsi" w:hAnsiTheme="minorHAnsi" w:cstheme="minorHAnsi"/>
          <w:sz w:val="22"/>
          <w:szCs w:val="22"/>
        </w:rPr>
        <w:t>2</w:t>
      </w:r>
    </w:p>
    <w:p w:rsidR="001D20D4" w:rsidRPr="00497393" w:rsidRDefault="00412C79" w:rsidP="00247F39">
      <w:pPr>
        <w:jc w:val="righ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DG.260.11</w:t>
      </w:r>
      <w:r w:rsidR="006E586A" w:rsidRPr="00497393">
        <w:rPr>
          <w:rFonts w:asciiTheme="minorHAnsi" w:hAnsiTheme="minorHAnsi" w:cstheme="minorHAnsi"/>
          <w:sz w:val="22"/>
          <w:szCs w:val="22"/>
        </w:rPr>
        <w:t>.2025</w:t>
      </w:r>
    </w:p>
    <w:p w:rsidR="001D20D4" w:rsidRPr="00497393" w:rsidRDefault="001D20D4" w:rsidP="001D20D4">
      <w:pPr>
        <w:rPr>
          <w:rFonts w:ascii="Garamond" w:hAnsi="Garamond" w:cs="Open Sans"/>
          <w:b/>
          <w:bCs/>
          <w:sz w:val="22"/>
          <w:szCs w:val="22"/>
        </w:rPr>
      </w:pPr>
    </w:p>
    <w:p w:rsidR="001D20D4" w:rsidRPr="00497393" w:rsidRDefault="001D20D4" w:rsidP="004A44E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497393">
        <w:rPr>
          <w:rFonts w:asciiTheme="minorHAnsi" w:hAnsiTheme="minorHAnsi" w:cstheme="minorHAnsi"/>
          <w:b/>
          <w:bCs/>
          <w:sz w:val="22"/>
          <w:szCs w:val="22"/>
        </w:rPr>
        <w:t>FORMULARZ OFERTY</w:t>
      </w:r>
    </w:p>
    <w:p w:rsidR="001D20D4" w:rsidRPr="00497393" w:rsidRDefault="001D20D4" w:rsidP="004A44E4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4A44E4" w:rsidRPr="00497393" w:rsidRDefault="004A44E4" w:rsidP="00247F39">
      <w:pPr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97393">
        <w:rPr>
          <w:rFonts w:asciiTheme="minorHAnsi" w:hAnsiTheme="minorHAnsi" w:cstheme="minorHAnsi"/>
          <w:b/>
          <w:sz w:val="22"/>
          <w:szCs w:val="22"/>
        </w:rPr>
        <w:t xml:space="preserve">„Kompleksowa organizacja i przeprowadzenie szkoleń dla nauczycieli w Zespole Szkół Centrum Kształcenia Ustawicznego im. Stefana Batorego w </w:t>
      </w:r>
      <w:r w:rsidR="00412C79">
        <w:rPr>
          <w:rFonts w:asciiTheme="minorHAnsi" w:hAnsiTheme="minorHAnsi" w:cstheme="minorHAnsi"/>
          <w:b/>
          <w:sz w:val="22"/>
          <w:szCs w:val="22"/>
        </w:rPr>
        <w:t>Koninie”</w:t>
      </w:r>
    </w:p>
    <w:p w:rsidR="004A44E4" w:rsidRPr="00497393" w:rsidRDefault="004A44E4" w:rsidP="004A44E4">
      <w:pPr>
        <w:jc w:val="center"/>
        <w:rPr>
          <w:rFonts w:asciiTheme="minorHAnsi" w:hAnsiTheme="minorHAnsi" w:cstheme="minorHAnsi"/>
          <w:sz w:val="22"/>
          <w:szCs w:val="22"/>
        </w:rPr>
      </w:pPr>
    </w:p>
    <w:p w:rsidR="004A44E4" w:rsidRPr="00497393" w:rsidRDefault="004A44E4" w:rsidP="004A44E4">
      <w:pPr>
        <w:jc w:val="both"/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sz w:val="22"/>
          <w:szCs w:val="22"/>
        </w:rPr>
        <w:t xml:space="preserve">w ramach </w:t>
      </w:r>
    </w:p>
    <w:p w:rsidR="004A44E4" w:rsidRPr="00497393" w:rsidRDefault="004A44E4" w:rsidP="00BA632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4A44E4" w:rsidRPr="00497393" w:rsidRDefault="004A44E4" w:rsidP="00BA6329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497393">
        <w:rPr>
          <w:rFonts w:asciiTheme="minorHAnsi" w:hAnsiTheme="minorHAnsi" w:cstheme="minorHAnsi"/>
          <w:sz w:val="22"/>
          <w:szCs w:val="22"/>
        </w:rPr>
        <w:t>Programu Fundusze Europejsk</w:t>
      </w:r>
      <w:r w:rsidR="00497393" w:rsidRPr="00497393">
        <w:rPr>
          <w:rFonts w:asciiTheme="minorHAnsi" w:hAnsiTheme="minorHAnsi" w:cstheme="minorHAnsi"/>
          <w:sz w:val="22"/>
          <w:szCs w:val="22"/>
        </w:rPr>
        <w:t xml:space="preserve">ie dla Wielkopolski 2021-2027, </w:t>
      </w:r>
      <w:r w:rsidRPr="00497393">
        <w:rPr>
          <w:rFonts w:asciiTheme="minorHAnsi" w:hAnsiTheme="minorHAnsi" w:cstheme="minorHAnsi"/>
          <w:sz w:val="22"/>
          <w:szCs w:val="22"/>
        </w:rPr>
        <w:t>Priorytet 6: Fundusze europejskie dla Wielkopolski o silniejsz</w:t>
      </w:r>
      <w:r w:rsidR="00497393" w:rsidRPr="00497393">
        <w:rPr>
          <w:rFonts w:asciiTheme="minorHAnsi" w:hAnsiTheme="minorHAnsi" w:cstheme="minorHAnsi"/>
          <w:sz w:val="22"/>
          <w:szCs w:val="22"/>
        </w:rPr>
        <w:t xml:space="preserve">ym wymiarze społecznym (EFS+), </w:t>
      </w:r>
      <w:r w:rsidRPr="00497393">
        <w:rPr>
          <w:rFonts w:asciiTheme="minorHAnsi" w:hAnsiTheme="minorHAnsi" w:cstheme="minorHAnsi"/>
          <w:sz w:val="22"/>
          <w:szCs w:val="22"/>
        </w:rPr>
        <w:t>Działanie 6.8 Edukacja przedszkolna, ogólna oraz ks</w:t>
      </w:r>
      <w:r w:rsidR="00497393" w:rsidRPr="00497393">
        <w:rPr>
          <w:rFonts w:asciiTheme="minorHAnsi" w:hAnsiTheme="minorHAnsi" w:cstheme="minorHAnsi"/>
          <w:sz w:val="22"/>
          <w:szCs w:val="22"/>
        </w:rPr>
        <w:t>ztałcenie zawodowe w ramach ZIT</w:t>
      </w:r>
      <w:r w:rsidR="00497393">
        <w:rPr>
          <w:rFonts w:asciiTheme="minorHAnsi" w:hAnsiTheme="minorHAnsi" w:cstheme="minorHAnsi"/>
          <w:sz w:val="22"/>
          <w:szCs w:val="22"/>
        </w:rPr>
        <w:t xml:space="preserve"> </w:t>
      </w:r>
      <w:r w:rsidRPr="00497393">
        <w:rPr>
          <w:rFonts w:asciiTheme="minorHAnsi" w:hAnsiTheme="minorHAnsi" w:cstheme="minorHAnsi"/>
          <w:sz w:val="22"/>
          <w:szCs w:val="22"/>
        </w:rPr>
        <w:t>Tytuł projektu: „Dostos</w:t>
      </w:r>
      <w:r w:rsidR="00497393" w:rsidRPr="00497393">
        <w:rPr>
          <w:rFonts w:asciiTheme="minorHAnsi" w:hAnsiTheme="minorHAnsi" w:cstheme="minorHAnsi"/>
          <w:sz w:val="22"/>
          <w:szCs w:val="22"/>
        </w:rPr>
        <w:t xml:space="preserve">owanie kształcenia zawodowego </w:t>
      </w:r>
      <w:r w:rsidR="00497393">
        <w:rPr>
          <w:rFonts w:asciiTheme="minorHAnsi" w:hAnsiTheme="minorHAnsi" w:cstheme="minorHAnsi"/>
          <w:sz w:val="22"/>
          <w:szCs w:val="22"/>
        </w:rPr>
        <w:br/>
      </w:r>
      <w:r w:rsidR="00497393" w:rsidRPr="00497393">
        <w:rPr>
          <w:rFonts w:asciiTheme="minorHAnsi" w:hAnsiTheme="minorHAnsi" w:cstheme="minorHAnsi"/>
          <w:sz w:val="22"/>
          <w:szCs w:val="22"/>
        </w:rPr>
        <w:t>w</w:t>
      </w:r>
      <w:r w:rsidR="00497393">
        <w:rPr>
          <w:rFonts w:asciiTheme="minorHAnsi" w:hAnsiTheme="minorHAnsi" w:cstheme="minorHAnsi"/>
          <w:sz w:val="22"/>
          <w:szCs w:val="22"/>
        </w:rPr>
        <w:t xml:space="preserve"> </w:t>
      </w:r>
      <w:r w:rsidRPr="00497393">
        <w:rPr>
          <w:rFonts w:asciiTheme="minorHAnsi" w:hAnsiTheme="minorHAnsi" w:cstheme="minorHAnsi"/>
          <w:sz w:val="22"/>
          <w:szCs w:val="22"/>
        </w:rPr>
        <w:t>Aglomeracji Konińskiej do zmieniającego się rynku pracy”.</w:t>
      </w:r>
    </w:p>
    <w:p w:rsidR="001D20D4" w:rsidRPr="00497393" w:rsidRDefault="001D20D4" w:rsidP="00BA632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D20D4" w:rsidRPr="00497393" w:rsidRDefault="001D20D4" w:rsidP="00BA632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r w:rsidRPr="00497393">
        <w:rPr>
          <w:rFonts w:asciiTheme="minorHAnsi" w:hAnsiTheme="minorHAnsi" w:cstheme="minorHAnsi"/>
          <w:b/>
          <w:bCs/>
          <w:sz w:val="22"/>
          <w:szCs w:val="22"/>
        </w:rPr>
        <w:t xml:space="preserve">DANE WYKONAWCY </w:t>
      </w:r>
    </w:p>
    <w:p w:rsidR="001D20D4" w:rsidRPr="00497393" w:rsidRDefault="001D20D4" w:rsidP="00BA6329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:rsidR="001D20D4" w:rsidRPr="00497393" w:rsidRDefault="001D20D4" w:rsidP="00BA632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7393">
        <w:rPr>
          <w:rFonts w:asciiTheme="minorHAnsi" w:hAnsiTheme="minorHAnsi" w:cstheme="minorHAnsi"/>
          <w:b/>
          <w:sz w:val="22"/>
          <w:szCs w:val="22"/>
        </w:rPr>
        <w:t>Nazwa (firma) oraz adres Wykonawcy:</w:t>
      </w:r>
    </w:p>
    <w:p w:rsidR="001D20D4" w:rsidRPr="00497393" w:rsidRDefault="001D20D4" w:rsidP="00BA6329">
      <w:pPr>
        <w:spacing w:after="12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FF515C">
        <w:rPr>
          <w:rFonts w:asciiTheme="minorHAnsi" w:hAnsiTheme="minorHAnsi" w:cstheme="minorHAnsi"/>
          <w:sz w:val="22"/>
          <w:szCs w:val="22"/>
        </w:rPr>
        <w:t>..................</w:t>
      </w:r>
    </w:p>
    <w:p w:rsidR="001D20D4" w:rsidRPr="00497393" w:rsidRDefault="001D20D4" w:rsidP="00BA6329">
      <w:pPr>
        <w:pStyle w:val="Akapitzlist"/>
        <w:widowControl w:val="0"/>
        <w:numPr>
          <w:ilvl w:val="0"/>
          <w:numId w:val="11"/>
        </w:numPr>
        <w:autoSpaceDE w:val="0"/>
        <w:autoSpaceDN w:val="0"/>
        <w:spacing w:after="120"/>
        <w:ind w:left="426" w:hanging="426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7393">
        <w:rPr>
          <w:rFonts w:asciiTheme="minorHAnsi" w:hAnsiTheme="minorHAnsi" w:cstheme="minorHAnsi"/>
          <w:b/>
          <w:sz w:val="22"/>
          <w:szCs w:val="22"/>
        </w:rPr>
        <w:t>NIP: ...................................... REGON: ..............................</w:t>
      </w:r>
    </w:p>
    <w:p w:rsidR="001D20D4" w:rsidRPr="00497393" w:rsidRDefault="001D20D4" w:rsidP="00BA6329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D20D4" w:rsidRPr="00497393" w:rsidRDefault="001D20D4" w:rsidP="00BA6329">
      <w:pPr>
        <w:pStyle w:val="Akapitzlist"/>
        <w:numPr>
          <w:ilvl w:val="0"/>
          <w:numId w:val="11"/>
        </w:numPr>
        <w:spacing w:after="120"/>
        <w:ind w:left="426" w:hanging="426"/>
        <w:jc w:val="both"/>
        <w:rPr>
          <w:rFonts w:asciiTheme="minorHAnsi" w:hAnsiTheme="minorHAnsi" w:cstheme="minorHAnsi"/>
          <w:b/>
          <w:sz w:val="22"/>
          <w:szCs w:val="22"/>
        </w:rPr>
      </w:pPr>
      <w:r w:rsidRPr="00497393">
        <w:rPr>
          <w:rFonts w:asciiTheme="minorHAnsi" w:hAnsiTheme="minorHAnsi" w:cstheme="minorHAnsi"/>
          <w:b/>
          <w:sz w:val="22"/>
          <w:szCs w:val="22"/>
        </w:rPr>
        <w:t>CENA OFERTY</w:t>
      </w:r>
    </w:p>
    <w:p w:rsidR="001D20D4" w:rsidRPr="00497393" w:rsidRDefault="001D20D4" w:rsidP="00BA6329">
      <w:pPr>
        <w:jc w:val="both"/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sz w:val="22"/>
          <w:szCs w:val="22"/>
        </w:rPr>
        <w:t>Niniejszym oferuję wykonanie przedmiotu umowy na warunkach określonych w zapytaniu i jego załącznikach</w:t>
      </w:r>
      <w:r w:rsidR="00792188" w:rsidRPr="00497393">
        <w:rPr>
          <w:rFonts w:asciiTheme="minorHAnsi" w:hAnsiTheme="minorHAnsi" w:cstheme="minorHAnsi"/>
          <w:sz w:val="22"/>
          <w:szCs w:val="22"/>
        </w:rPr>
        <w:t xml:space="preserve"> (należy wypełnić dla części,</w:t>
      </w:r>
      <w:r w:rsidR="00FC351F" w:rsidRPr="00497393">
        <w:rPr>
          <w:rFonts w:asciiTheme="minorHAnsi" w:hAnsiTheme="minorHAnsi" w:cstheme="minorHAnsi"/>
          <w:sz w:val="22"/>
          <w:szCs w:val="22"/>
        </w:rPr>
        <w:t xml:space="preserve"> na które</w:t>
      </w:r>
      <w:r w:rsidR="00792188" w:rsidRPr="00497393">
        <w:rPr>
          <w:rFonts w:asciiTheme="minorHAnsi" w:hAnsiTheme="minorHAnsi" w:cstheme="minorHAnsi"/>
          <w:sz w:val="22"/>
          <w:szCs w:val="22"/>
        </w:rPr>
        <w:t xml:space="preserve"> składana jest oferta)</w:t>
      </w:r>
      <w:r w:rsidRPr="00497393"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Hlk206556756"/>
    </w:p>
    <w:p w:rsidR="00792188" w:rsidRDefault="00792188" w:rsidP="004A44E4">
      <w:pPr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9890" w:type="dxa"/>
        <w:tblLayout w:type="fixed"/>
        <w:tblLook w:val="04A0"/>
      </w:tblPr>
      <w:tblGrid>
        <w:gridCol w:w="3369"/>
        <w:gridCol w:w="1418"/>
        <w:gridCol w:w="1417"/>
        <w:gridCol w:w="992"/>
        <w:gridCol w:w="1276"/>
        <w:gridCol w:w="1418"/>
      </w:tblGrid>
      <w:tr w:rsidR="00792188" w:rsidTr="00BA6329">
        <w:tc>
          <w:tcPr>
            <w:tcW w:w="3369" w:type="dxa"/>
            <w:vAlign w:val="center"/>
          </w:tcPr>
          <w:p w:rsidR="00792188" w:rsidRPr="00BA6329" w:rsidRDefault="00792188" w:rsidP="00BA6329">
            <w:pPr>
              <w:ind w:left="-284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Nazwa części</w:t>
            </w:r>
          </w:p>
        </w:tc>
        <w:tc>
          <w:tcPr>
            <w:tcW w:w="1418" w:type="dxa"/>
            <w:vAlign w:val="center"/>
          </w:tcPr>
          <w:p w:rsidR="00792188" w:rsidRPr="00BA6329" w:rsidRDefault="00792188" w:rsidP="00FC35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Liczba uczestników</w:t>
            </w:r>
          </w:p>
        </w:tc>
        <w:tc>
          <w:tcPr>
            <w:tcW w:w="1417" w:type="dxa"/>
            <w:vAlign w:val="center"/>
          </w:tcPr>
          <w:p w:rsidR="00792188" w:rsidRPr="00BA6329" w:rsidRDefault="00792188" w:rsidP="00FC35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Cena jednostkowa netto</w:t>
            </w:r>
          </w:p>
        </w:tc>
        <w:tc>
          <w:tcPr>
            <w:tcW w:w="992" w:type="dxa"/>
            <w:vAlign w:val="center"/>
          </w:tcPr>
          <w:p w:rsidR="00792188" w:rsidRPr="00BA6329" w:rsidRDefault="00792188" w:rsidP="00FC35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Podatek VAT</w:t>
            </w:r>
          </w:p>
        </w:tc>
        <w:tc>
          <w:tcPr>
            <w:tcW w:w="1276" w:type="dxa"/>
            <w:vAlign w:val="center"/>
          </w:tcPr>
          <w:p w:rsidR="00792188" w:rsidRPr="00BA6329" w:rsidRDefault="00792188" w:rsidP="00FC35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Cena jednostkowa brutto</w:t>
            </w:r>
          </w:p>
        </w:tc>
        <w:tc>
          <w:tcPr>
            <w:tcW w:w="1418" w:type="dxa"/>
            <w:vAlign w:val="center"/>
          </w:tcPr>
          <w:p w:rsidR="00792188" w:rsidRPr="00BA6329" w:rsidRDefault="00792188" w:rsidP="00FC351F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Wartość brutto</w:t>
            </w:r>
          </w:p>
        </w:tc>
      </w:tr>
      <w:tr w:rsidR="00792188" w:rsidTr="00BA6329">
        <w:tc>
          <w:tcPr>
            <w:tcW w:w="3369" w:type="dxa"/>
          </w:tcPr>
          <w:p w:rsidR="00792188" w:rsidRPr="00BA6329" w:rsidRDefault="00792188" w:rsidP="007921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8" w:type="dxa"/>
          </w:tcPr>
          <w:p w:rsidR="00792188" w:rsidRPr="00BA6329" w:rsidRDefault="00792188" w:rsidP="007921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92188" w:rsidRPr="00BA6329" w:rsidRDefault="00792188" w:rsidP="007921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</w:tc>
        <w:tc>
          <w:tcPr>
            <w:tcW w:w="992" w:type="dxa"/>
          </w:tcPr>
          <w:p w:rsidR="00792188" w:rsidRPr="00BA6329" w:rsidRDefault="00792188" w:rsidP="007921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4</w:t>
            </w:r>
          </w:p>
        </w:tc>
        <w:tc>
          <w:tcPr>
            <w:tcW w:w="1276" w:type="dxa"/>
          </w:tcPr>
          <w:p w:rsidR="00792188" w:rsidRPr="00BA6329" w:rsidRDefault="00792188" w:rsidP="007921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5=3*4</w:t>
            </w:r>
          </w:p>
        </w:tc>
        <w:tc>
          <w:tcPr>
            <w:tcW w:w="1418" w:type="dxa"/>
          </w:tcPr>
          <w:p w:rsidR="00792188" w:rsidRPr="00BA6329" w:rsidRDefault="00792188" w:rsidP="00792188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6=5*2</w:t>
            </w:r>
          </w:p>
        </w:tc>
      </w:tr>
      <w:tr w:rsidR="00792188" w:rsidTr="00BA6329">
        <w:tc>
          <w:tcPr>
            <w:tcW w:w="3369" w:type="dxa"/>
          </w:tcPr>
          <w:p w:rsidR="00792188" w:rsidRPr="00BA6329" w:rsidRDefault="00792188" w:rsidP="00FC35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Część I - Kurs kroju i szycia II stopnia</w:t>
            </w:r>
          </w:p>
        </w:tc>
        <w:tc>
          <w:tcPr>
            <w:tcW w:w="1418" w:type="dxa"/>
            <w:vAlign w:val="center"/>
          </w:tcPr>
          <w:p w:rsidR="00792188" w:rsidRPr="00BA6329" w:rsidRDefault="00BA6329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92188" w:rsidRPr="00BA6329" w:rsidRDefault="00792188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Zw.</w:t>
            </w:r>
          </w:p>
        </w:tc>
        <w:tc>
          <w:tcPr>
            <w:tcW w:w="1276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2188" w:rsidTr="00BA6329">
        <w:tc>
          <w:tcPr>
            <w:tcW w:w="3369" w:type="dxa"/>
          </w:tcPr>
          <w:p w:rsidR="00792188" w:rsidRPr="00BA6329" w:rsidRDefault="00792188" w:rsidP="00FC351F">
            <w:pPr>
              <w:spacing w:after="120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Część II - Kurs fotografii cyfrowej</w:t>
            </w:r>
          </w:p>
        </w:tc>
        <w:tc>
          <w:tcPr>
            <w:tcW w:w="1418" w:type="dxa"/>
            <w:vAlign w:val="center"/>
          </w:tcPr>
          <w:p w:rsidR="00792188" w:rsidRPr="00BA6329" w:rsidRDefault="00BA6329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92188" w:rsidRPr="00BA6329" w:rsidRDefault="00792188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Zw.</w:t>
            </w:r>
          </w:p>
        </w:tc>
        <w:tc>
          <w:tcPr>
            <w:tcW w:w="1276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2188" w:rsidTr="00BA6329">
        <w:tc>
          <w:tcPr>
            <w:tcW w:w="3369" w:type="dxa"/>
          </w:tcPr>
          <w:p w:rsidR="00792188" w:rsidRPr="00BA6329" w:rsidRDefault="00792188" w:rsidP="00FC35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Część III  - Kurs obsługi programów księgowych</w:t>
            </w:r>
          </w:p>
        </w:tc>
        <w:tc>
          <w:tcPr>
            <w:tcW w:w="1418" w:type="dxa"/>
            <w:vAlign w:val="center"/>
          </w:tcPr>
          <w:p w:rsidR="00792188" w:rsidRPr="00BA6329" w:rsidRDefault="00BA6329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92188" w:rsidRPr="00BA6329" w:rsidRDefault="00792188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Zw.</w:t>
            </w:r>
          </w:p>
        </w:tc>
        <w:tc>
          <w:tcPr>
            <w:tcW w:w="1276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2188" w:rsidTr="00BA6329">
        <w:tc>
          <w:tcPr>
            <w:tcW w:w="3369" w:type="dxa"/>
          </w:tcPr>
          <w:p w:rsidR="00792188" w:rsidRPr="00BA6329" w:rsidRDefault="00792188" w:rsidP="00FC35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Część IV  - Kurs konstrukcji spódnicy damskiej</w:t>
            </w:r>
          </w:p>
        </w:tc>
        <w:tc>
          <w:tcPr>
            <w:tcW w:w="1418" w:type="dxa"/>
            <w:vAlign w:val="center"/>
          </w:tcPr>
          <w:p w:rsidR="00792188" w:rsidRPr="00BA6329" w:rsidRDefault="00BA6329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92188" w:rsidRPr="00BA6329" w:rsidRDefault="00792188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Zw.</w:t>
            </w:r>
          </w:p>
        </w:tc>
        <w:tc>
          <w:tcPr>
            <w:tcW w:w="1276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92188" w:rsidTr="00BA6329">
        <w:tc>
          <w:tcPr>
            <w:tcW w:w="3369" w:type="dxa"/>
          </w:tcPr>
          <w:p w:rsidR="00792188" w:rsidRPr="00BA6329" w:rsidRDefault="00792188" w:rsidP="00FC351F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Część V - Kurs stylizacji i kreacji wizerunku</w:t>
            </w:r>
          </w:p>
        </w:tc>
        <w:tc>
          <w:tcPr>
            <w:tcW w:w="1418" w:type="dxa"/>
            <w:vAlign w:val="center"/>
          </w:tcPr>
          <w:p w:rsidR="00792188" w:rsidRPr="00BA6329" w:rsidRDefault="00BA6329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792188" w:rsidRPr="00BA6329" w:rsidRDefault="00792188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A6329">
              <w:rPr>
                <w:rFonts w:asciiTheme="minorHAnsi" w:hAnsiTheme="minorHAnsi" w:cstheme="minorHAnsi"/>
                <w:sz w:val="20"/>
                <w:szCs w:val="20"/>
              </w:rPr>
              <w:t>Zw.</w:t>
            </w:r>
          </w:p>
        </w:tc>
        <w:tc>
          <w:tcPr>
            <w:tcW w:w="1276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792188" w:rsidRPr="00BA6329" w:rsidRDefault="00792188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412C79" w:rsidTr="00BA6329">
        <w:tc>
          <w:tcPr>
            <w:tcW w:w="3369" w:type="dxa"/>
          </w:tcPr>
          <w:p w:rsidR="00412C79" w:rsidRPr="003A367E" w:rsidRDefault="00412C79" w:rsidP="00FC351F">
            <w:pPr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Część VI - </w:t>
            </w:r>
            <w:proofErr w:type="spellStart"/>
            <w:r w:rsidRPr="00412C7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Python</w:t>
            </w:r>
            <w:proofErr w:type="spellEnd"/>
            <w:r w:rsidRPr="00412C7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 Developer XL – </w:t>
            </w:r>
            <w:proofErr w:type="spellStart"/>
            <w:r w:rsidRPr="00412C7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backend</w:t>
            </w:r>
            <w:proofErr w:type="spellEnd"/>
            <w:r w:rsidRPr="00412C7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/</w:t>
            </w:r>
            <w:proofErr w:type="spellStart"/>
            <w:r w:rsidRPr="00412C79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web</w:t>
            </w:r>
            <w:proofErr w:type="spellEnd"/>
          </w:p>
        </w:tc>
        <w:tc>
          <w:tcPr>
            <w:tcW w:w="1418" w:type="dxa"/>
            <w:vAlign w:val="center"/>
          </w:tcPr>
          <w:p w:rsidR="00412C79" w:rsidRDefault="00412C79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412C79" w:rsidRPr="00BA6329" w:rsidRDefault="00412C79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992" w:type="dxa"/>
            <w:vAlign w:val="center"/>
          </w:tcPr>
          <w:p w:rsidR="00412C79" w:rsidRPr="00BA6329" w:rsidRDefault="00412C79" w:rsidP="00BA6329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Zw.</w:t>
            </w:r>
          </w:p>
        </w:tc>
        <w:tc>
          <w:tcPr>
            <w:tcW w:w="1276" w:type="dxa"/>
          </w:tcPr>
          <w:p w:rsidR="00412C79" w:rsidRPr="00BA6329" w:rsidRDefault="00412C79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8" w:type="dxa"/>
          </w:tcPr>
          <w:p w:rsidR="00412C79" w:rsidRPr="00BA6329" w:rsidRDefault="00412C79" w:rsidP="004A44E4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:rsidR="001D20D4" w:rsidRDefault="001D20D4" w:rsidP="004A44E4">
      <w:pPr>
        <w:ind w:right="-56"/>
        <w:rPr>
          <w:rFonts w:asciiTheme="minorHAnsi" w:hAnsiTheme="minorHAnsi" w:cstheme="minorHAnsi"/>
          <w:b/>
          <w:bCs/>
          <w:sz w:val="22"/>
          <w:szCs w:val="22"/>
        </w:rPr>
      </w:pPr>
    </w:p>
    <w:p w:rsidR="00792188" w:rsidRPr="00FC351F" w:rsidRDefault="00792188" w:rsidP="004A44E4">
      <w:pPr>
        <w:ind w:right="-56"/>
        <w:rPr>
          <w:rFonts w:asciiTheme="minorHAnsi" w:hAnsiTheme="minorHAnsi" w:cstheme="minorHAnsi"/>
          <w:bCs/>
          <w:sz w:val="22"/>
          <w:szCs w:val="22"/>
        </w:rPr>
      </w:pPr>
      <w:r w:rsidRPr="00FC351F">
        <w:rPr>
          <w:rFonts w:asciiTheme="minorHAnsi" w:hAnsiTheme="minorHAnsi" w:cstheme="minorHAnsi"/>
          <w:bCs/>
          <w:sz w:val="22"/>
          <w:szCs w:val="22"/>
        </w:rPr>
        <w:t>Wartość oferty łącznie: ……………………………… zł (słownie …………………………………………….)</w:t>
      </w:r>
    </w:p>
    <w:p w:rsidR="00792188" w:rsidRPr="004A44E4" w:rsidRDefault="00792188" w:rsidP="004A44E4">
      <w:pPr>
        <w:ind w:right="-56"/>
        <w:rPr>
          <w:rFonts w:asciiTheme="minorHAnsi" w:hAnsiTheme="minorHAnsi" w:cstheme="minorHAnsi"/>
          <w:b/>
          <w:bCs/>
          <w:sz w:val="22"/>
          <w:szCs w:val="22"/>
        </w:rPr>
      </w:pPr>
    </w:p>
    <w:p w:rsidR="00792188" w:rsidRPr="00A7699A" w:rsidRDefault="00FC351F" w:rsidP="00A7699A">
      <w:pPr>
        <w:spacing w:after="23"/>
        <w:ind w:right="51"/>
        <w:jc w:val="both"/>
        <w:rPr>
          <w:ins w:id="1" w:author="Sławomir Frischmann" w:date="2023-04-17T11:56:00Z"/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(</w:t>
      </w:r>
      <w:r w:rsidR="001D20D4" w:rsidRPr="004A44E4">
        <w:rPr>
          <w:rFonts w:asciiTheme="minorHAnsi" w:hAnsiTheme="minorHAnsi" w:cstheme="minorHAnsi"/>
          <w:sz w:val="22"/>
          <w:szCs w:val="22"/>
        </w:rPr>
        <w:t>Cenę oferty należy określić z dokładnością do dwóch miejsc po przecinku przy zachowaniu matematycznej zasady zaokrąglania liczb</w:t>
      </w:r>
      <w:r>
        <w:rPr>
          <w:rFonts w:asciiTheme="minorHAnsi" w:hAnsiTheme="minorHAnsi" w:cstheme="minorHAnsi"/>
          <w:sz w:val="22"/>
          <w:szCs w:val="22"/>
        </w:rPr>
        <w:t>)</w:t>
      </w:r>
      <w:r w:rsidR="001D20D4" w:rsidRPr="004A44E4">
        <w:rPr>
          <w:rFonts w:asciiTheme="minorHAnsi" w:hAnsiTheme="minorHAnsi" w:cstheme="minorHAnsi"/>
          <w:sz w:val="22"/>
          <w:szCs w:val="22"/>
        </w:rPr>
        <w:t xml:space="preserve">. </w:t>
      </w:r>
    </w:p>
    <w:p w:rsidR="00497393" w:rsidRDefault="00497393" w:rsidP="004A44E4">
      <w:pPr>
        <w:ind w:right="-56"/>
        <w:rPr>
          <w:rFonts w:asciiTheme="minorHAnsi" w:hAnsiTheme="minorHAnsi" w:cstheme="minorHAnsi"/>
          <w:b/>
          <w:bCs/>
          <w:sz w:val="22"/>
          <w:szCs w:val="22"/>
        </w:rPr>
      </w:pPr>
    </w:p>
    <w:p w:rsidR="001D20D4" w:rsidRPr="004A44E4" w:rsidRDefault="001D20D4" w:rsidP="004A44E4">
      <w:pPr>
        <w:ind w:right="-56"/>
        <w:rPr>
          <w:rFonts w:asciiTheme="minorHAnsi" w:hAnsiTheme="minorHAnsi" w:cstheme="minorHAnsi"/>
          <w:b/>
          <w:bCs/>
          <w:sz w:val="22"/>
          <w:szCs w:val="22"/>
        </w:rPr>
      </w:pPr>
      <w:r w:rsidRPr="004A44E4">
        <w:rPr>
          <w:rFonts w:asciiTheme="minorHAnsi" w:hAnsiTheme="minorHAnsi" w:cstheme="minorHAnsi"/>
          <w:b/>
          <w:bCs/>
          <w:sz w:val="22"/>
          <w:szCs w:val="22"/>
        </w:rPr>
        <w:t xml:space="preserve">Uwagi: </w:t>
      </w:r>
    </w:p>
    <w:p w:rsidR="001D20D4" w:rsidRPr="00247F39" w:rsidRDefault="001D20D4" w:rsidP="00247F39">
      <w:pPr>
        <w:pStyle w:val="Akapitzlist"/>
        <w:spacing w:line="360" w:lineRule="auto"/>
        <w:ind w:right="-56" w:hanging="720"/>
        <w:rPr>
          <w:rFonts w:asciiTheme="minorHAnsi" w:hAnsiTheme="minorHAnsi" w:cstheme="minorHAnsi"/>
          <w:bCs/>
          <w:sz w:val="22"/>
          <w:szCs w:val="22"/>
        </w:rPr>
      </w:pPr>
      <w:r w:rsidRPr="004A44E4">
        <w:rPr>
          <w:rFonts w:asciiTheme="minorHAnsi" w:hAnsiTheme="minorHAnsi" w:cstheme="minorHAnsi"/>
          <w:b/>
          <w:bCs/>
          <w:sz w:val="22"/>
          <w:szCs w:val="22"/>
        </w:rPr>
        <w:tab/>
      </w:r>
      <w:r w:rsidRPr="00247F39">
        <w:rPr>
          <w:rFonts w:asciiTheme="minorHAnsi" w:hAnsiTheme="minorHAnsi" w:cstheme="minorHAnsi"/>
          <w:bCs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247F39">
        <w:rPr>
          <w:rFonts w:asciiTheme="minorHAnsi" w:hAnsiTheme="minorHAnsi" w:cstheme="minorHAnsi"/>
          <w:bCs/>
          <w:sz w:val="22"/>
          <w:szCs w:val="22"/>
        </w:rPr>
        <w:t>…………………..</w:t>
      </w:r>
      <w:r w:rsidRPr="00247F39">
        <w:rPr>
          <w:rFonts w:asciiTheme="minorHAnsi" w:hAnsiTheme="minorHAnsi" w:cstheme="minorHAnsi"/>
          <w:bCs/>
          <w:sz w:val="22"/>
          <w:szCs w:val="22"/>
        </w:rPr>
        <w:t>…</w:t>
      </w:r>
      <w:r w:rsidR="00497393">
        <w:rPr>
          <w:rFonts w:asciiTheme="minorHAnsi" w:hAnsiTheme="minorHAnsi" w:cstheme="minorHAnsi"/>
          <w:bCs/>
          <w:sz w:val="22"/>
          <w:szCs w:val="22"/>
        </w:rPr>
        <w:t>………………………………………….</w:t>
      </w:r>
      <w:r w:rsidRPr="00247F39">
        <w:rPr>
          <w:rFonts w:asciiTheme="minorHAnsi" w:hAnsiTheme="minorHAnsi" w:cstheme="minorHAnsi"/>
          <w:bCs/>
          <w:sz w:val="22"/>
          <w:szCs w:val="22"/>
        </w:rPr>
        <w:t>…</w:t>
      </w:r>
    </w:p>
    <w:p w:rsidR="001D20D4" w:rsidRPr="004A44E4" w:rsidRDefault="001D20D4" w:rsidP="004A44E4">
      <w:pPr>
        <w:rPr>
          <w:rFonts w:asciiTheme="minorHAnsi" w:hAnsiTheme="minorHAnsi" w:cstheme="minorHAnsi"/>
          <w:sz w:val="22"/>
          <w:szCs w:val="22"/>
        </w:rPr>
      </w:pPr>
    </w:p>
    <w:p w:rsidR="001D20D4" w:rsidRPr="00497393" w:rsidRDefault="001D20D4" w:rsidP="004A44E4">
      <w:pPr>
        <w:rPr>
          <w:rFonts w:asciiTheme="minorHAnsi" w:hAnsiTheme="minorHAnsi" w:cstheme="minorHAnsi"/>
          <w:sz w:val="22"/>
          <w:szCs w:val="22"/>
        </w:rPr>
      </w:pPr>
    </w:p>
    <w:p w:rsidR="00BA6329" w:rsidRPr="00497393" w:rsidRDefault="001D20D4" w:rsidP="00BA6329">
      <w:pPr>
        <w:pStyle w:val="Akapitzlist"/>
        <w:widowControl w:val="0"/>
        <w:numPr>
          <w:ilvl w:val="0"/>
          <w:numId w:val="13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sz w:val="22"/>
          <w:szCs w:val="22"/>
        </w:rPr>
        <w:t>Oświadczam, że zapoznałem się z treścią zapytania ofertowego</w:t>
      </w:r>
      <w:r w:rsidR="005471A5">
        <w:rPr>
          <w:rFonts w:asciiTheme="minorHAnsi" w:hAnsiTheme="minorHAnsi" w:cstheme="minorHAnsi"/>
          <w:sz w:val="22"/>
          <w:szCs w:val="22"/>
        </w:rPr>
        <w:t xml:space="preserve">  wraz z załącznikami i nie wnoszę do niech</w:t>
      </w:r>
      <w:r w:rsidRPr="00497393">
        <w:rPr>
          <w:rFonts w:asciiTheme="minorHAnsi" w:hAnsiTheme="minorHAnsi" w:cstheme="minorHAnsi"/>
          <w:sz w:val="22"/>
          <w:szCs w:val="22"/>
        </w:rPr>
        <w:t xml:space="preserve"> żadnych zastrzeżeń oraz zdobyłem/</w:t>
      </w:r>
      <w:proofErr w:type="spellStart"/>
      <w:r w:rsidRPr="00497393">
        <w:rPr>
          <w:rFonts w:asciiTheme="minorHAnsi" w:hAnsiTheme="minorHAnsi" w:cstheme="minorHAnsi"/>
          <w:sz w:val="22"/>
          <w:szCs w:val="22"/>
        </w:rPr>
        <w:t>am</w:t>
      </w:r>
      <w:proofErr w:type="spellEnd"/>
      <w:r w:rsidRPr="00497393">
        <w:rPr>
          <w:rFonts w:asciiTheme="minorHAnsi" w:hAnsiTheme="minorHAnsi" w:cstheme="minorHAnsi"/>
          <w:sz w:val="22"/>
          <w:szCs w:val="22"/>
        </w:rPr>
        <w:t xml:space="preserve"> konieczne informacje do przygotowania oferty. </w:t>
      </w:r>
    </w:p>
    <w:p w:rsidR="00BA6329" w:rsidRPr="00497393" w:rsidRDefault="00A7699A" w:rsidP="00BA6329">
      <w:pPr>
        <w:pStyle w:val="Akapitzlist"/>
        <w:widowControl w:val="0"/>
        <w:numPr>
          <w:ilvl w:val="0"/>
          <w:numId w:val="13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Oświadczam, że s</w:t>
      </w:r>
      <w:r w:rsidR="00BA6329" w:rsidRPr="00497393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pełniam warunki udziału w postępowaniu</w:t>
      </w:r>
      <w:r w:rsidRPr="00497393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.</w:t>
      </w:r>
    </w:p>
    <w:p w:rsidR="00A7699A" w:rsidRPr="00497393" w:rsidRDefault="00A7699A" w:rsidP="00A7699A">
      <w:pPr>
        <w:pStyle w:val="Akapitzlist"/>
        <w:widowControl w:val="0"/>
        <w:numPr>
          <w:ilvl w:val="0"/>
          <w:numId w:val="13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sz w:val="22"/>
          <w:szCs w:val="22"/>
        </w:rPr>
        <w:t>Oświadczam, że posiadam</w:t>
      </w:r>
      <w:r w:rsidRPr="00497393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zasoby kadrowe, techniczne oraz finansowe pozwalające mi na realizację niniejszego zamówienia.</w:t>
      </w:r>
    </w:p>
    <w:p w:rsidR="00A7699A" w:rsidRPr="00497393" w:rsidRDefault="00A7699A" w:rsidP="00A7699A">
      <w:pPr>
        <w:pStyle w:val="Akapitzlist"/>
        <w:widowControl w:val="0"/>
        <w:numPr>
          <w:ilvl w:val="0"/>
          <w:numId w:val="13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color w:val="000000" w:themeColor="text1"/>
          <w:sz w:val="22"/>
          <w:szCs w:val="22"/>
        </w:rPr>
        <w:t>Oświadczam, że posiadam wymagane uprawnienia do wykonania określonej działalności lub czynności, związanych z realizacją niniejszego zamówienia.</w:t>
      </w:r>
    </w:p>
    <w:p w:rsidR="001D20D4" w:rsidRPr="00497393" w:rsidRDefault="001D20D4" w:rsidP="004A44E4">
      <w:pPr>
        <w:pStyle w:val="Akapitzlist"/>
        <w:widowControl w:val="0"/>
        <w:numPr>
          <w:ilvl w:val="0"/>
          <w:numId w:val="13"/>
        </w:numPr>
        <w:autoSpaceDE w:val="0"/>
        <w:autoSpaceDN w:val="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sz w:val="22"/>
          <w:szCs w:val="22"/>
        </w:rPr>
        <w:t>W przypadku uznania mojej oferty za najkorzystniejszą zobowiązuję się do podpisania umowy według przedstawionego przez Zamawiającego wzorca w terminie i miejscu wskazanym przez Zamawiającego.</w:t>
      </w:r>
    </w:p>
    <w:p w:rsidR="001D20D4" w:rsidRPr="00497393" w:rsidRDefault="001D20D4" w:rsidP="004A44E4">
      <w:pPr>
        <w:rPr>
          <w:rFonts w:asciiTheme="minorHAnsi" w:hAnsiTheme="minorHAnsi" w:cstheme="minorHAnsi"/>
          <w:sz w:val="22"/>
          <w:szCs w:val="22"/>
        </w:rPr>
      </w:pPr>
    </w:p>
    <w:p w:rsidR="001D20D4" w:rsidRPr="00497393" w:rsidRDefault="001D20D4" w:rsidP="004A44E4">
      <w:pPr>
        <w:rPr>
          <w:rFonts w:asciiTheme="minorHAnsi" w:hAnsiTheme="minorHAnsi" w:cstheme="minorHAnsi"/>
          <w:sz w:val="22"/>
          <w:szCs w:val="22"/>
        </w:rPr>
      </w:pPr>
    </w:p>
    <w:p w:rsidR="00A7699A" w:rsidRPr="00497393" w:rsidRDefault="00A7699A" w:rsidP="004A44E4">
      <w:pPr>
        <w:rPr>
          <w:rFonts w:asciiTheme="minorHAnsi" w:hAnsiTheme="minorHAnsi" w:cstheme="minorHAnsi"/>
          <w:sz w:val="22"/>
          <w:szCs w:val="22"/>
        </w:rPr>
      </w:pPr>
    </w:p>
    <w:p w:rsidR="00A7699A" w:rsidRPr="00497393" w:rsidRDefault="00A7699A" w:rsidP="004A44E4">
      <w:pPr>
        <w:rPr>
          <w:rFonts w:asciiTheme="minorHAnsi" w:hAnsiTheme="minorHAnsi" w:cstheme="minorHAnsi"/>
          <w:sz w:val="22"/>
          <w:szCs w:val="22"/>
        </w:rPr>
      </w:pPr>
    </w:p>
    <w:p w:rsidR="00A7699A" w:rsidRPr="00497393" w:rsidRDefault="00A7699A" w:rsidP="004A44E4">
      <w:pPr>
        <w:rPr>
          <w:rFonts w:asciiTheme="minorHAnsi" w:hAnsiTheme="minorHAnsi" w:cstheme="minorHAnsi"/>
          <w:sz w:val="22"/>
          <w:szCs w:val="22"/>
        </w:rPr>
      </w:pPr>
    </w:p>
    <w:p w:rsidR="001D20D4" w:rsidRPr="00497393" w:rsidRDefault="001D20D4" w:rsidP="004A44E4">
      <w:pPr>
        <w:rPr>
          <w:rFonts w:asciiTheme="minorHAnsi" w:hAnsiTheme="minorHAnsi" w:cstheme="minorHAnsi"/>
          <w:sz w:val="22"/>
          <w:szCs w:val="22"/>
        </w:rPr>
      </w:pPr>
      <w:r w:rsidRPr="00497393">
        <w:rPr>
          <w:rFonts w:asciiTheme="minorHAnsi" w:hAnsiTheme="minorHAnsi" w:cstheme="minorHAnsi"/>
          <w:sz w:val="22"/>
          <w:szCs w:val="22"/>
        </w:rPr>
        <w:t xml:space="preserve">Miejscowość ............................, dnia .................................... </w:t>
      </w:r>
    </w:p>
    <w:p w:rsidR="00E05ABD" w:rsidRDefault="00E05ABD" w:rsidP="004A44E4">
      <w:pPr>
        <w:spacing w:after="120"/>
        <w:rPr>
          <w:rFonts w:asciiTheme="minorHAnsi" w:hAnsiTheme="minorHAnsi" w:cstheme="minorHAnsi"/>
          <w:iCs/>
          <w:sz w:val="22"/>
          <w:szCs w:val="22"/>
        </w:rPr>
      </w:pPr>
    </w:p>
    <w:p w:rsidR="00A7699A" w:rsidRDefault="00A7699A" w:rsidP="004A44E4">
      <w:pPr>
        <w:spacing w:after="120"/>
        <w:rPr>
          <w:rFonts w:asciiTheme="minorHAnsi" w:hAnsiTheme="minorHAnsi" w:cstheme="minorHAnsi"/>
          <w:iCs/>
          <w:sz w:val="22"/>
          <w:szCs w:val="22"/>
        </w:rPr>
      </w:pPr>
    </w:p>
    <w:p w:rsidR="00A7699A" w:rsidRDefault="00A7699A" w:rsidP="004A44E4">
      <w:pPr>
        <w:spacing w:after="120"/>
        <w:rPr>
          <w:rFonts w:asciiTheme="minorHAnsi" w:hAnsiTheme="minorHAnsi" w:cstheme="minorHAnsi"/>
          <w:iCs/>
          <w:sz w:val="22"/>
          <w:szCs w:val="22"/>
        </w:rPr>
      </w:pPr>
    </w:p>
    <w:p w:rsidR="00A7699A" w:rsidRDefault="00A7699A" w:rsidP="004A44E4">
      <w:pPr>
        <w:spacing w:after="120"/>
        <w:rPr>
          <w:rFonts w:asciiTheme="minorHAnsi" w:hAnsiTheme="minorHAnsi" w:cstheme="minorHAnsi"/>
          <w:iCs/>
          <w:sz w:val="22"/>
          <w:szCs w:val="22"/>
        </w:rPr>
      </w:pPr>
    </w:p>
    <w:p w:rsidR="00A7699A" w:rsidRPr="004A44E4" w:rsidRDefault="00A7699A" w:rsidP="004A44E4">
      <w:pPr>
        <w:spacing w:after="120"/>
        <w:rPr>
          <w:rFonts w:asciiTheme="minorHAnsi" w:hAnsiTheme="minorHAnsi" w:cstheme="minorHAnsi"/>
          <w:iCs/>
          <w:sz w:val="22"/>
          <w:szCs w:val="22"/>
        </w:rPr>
      </w:pPr>
    </w:p>
    <w:p w:rsidR="00E05ABD" w:rsidRPr="004A44E4" w:rsidRDefault="00A7699A" w:rsidP="004A44E4">
      <w:pPr>
        <w:ind w:left="5670"/>
        <w:jc w:val="center"/>
        <w:outlineLvl w:val="0"/>
        <w:rPr>
          <w:rFonts w:asciiTheme="minorHAnsi" w:hAnsiTheme="minorHAnsi" w:cstheme="minorHAnsi"/>
          <w:i/>
          <w:sz w:val="22"/>
          <w:szCs w:val="22"/>
        </w:rPr>
      </w:pPr>
      <w:r>
        <w:rPr>
          <w:rFonts w:asciiTheme="minorHAnsi" w:hAnsiTheme="minorHAnsi" w:cstheme="minorHAnsi"/>
          <w:i/>
          <w:sz w:val="22"/>
          <w:szCs w:val="22"/>
        </w:rPr>
        <w:t>…………</w:t>
      </w:r>
      <w:r w:rsidR="00E05ABD" w:rsidRPr="004A44E4">
        <w:rPr>
          <w:rFonts w:asciiTheme="minorHAnsi" w:hAnsiTheme="minorHAnsi" w:cstheme="minorHAnsi"/>
          <w:i/>
          <w:sz w:val="22"/>
          <w:szCs w:val="22"/>
        </w:rPr>
        <w:t>..............................</w:t>
      </w:r>
      <w:r w:rsidR="00643D43">
        <w:rPr>
          <w:rFonts w:asciiTheme="minorHAnsi" w:hAnsiTheme="minorHAnsi" w:cstheme="minorHAnsi"/>
          <w:i/>
          <w:sz w:val="22"/>
          <w:szCs w:val="22"/>
        </w:rPr>
        <w:t>...........................</w:t>
      </w:r>
    </w:p>
    <w:p w:rsidR="00E05ABD" w:rsidRDefault="00E05ABD" w:rsidP="00643D43">
      <w:pPr>
        <w:ind w:left="5670"/>
        <w:outlineLvl w:val="0"/>
        <w:rPr>
          <w:rFonts w:asciiTheme="minorHAnsi" w:hAnsiTheme="minorHAnsi" w:cstheme="minorHAnsi"/>
          <w:i/>
          <w:sz w:val="22"/>
          <w:szCs w:val="22"/>
        </w:rPr>
      </w:pPr>
      <w:r w:rsidRPr="004A44E4">
        <w:rPr>
          <w:rFonts w:asciiTheme="minorHAnsi" w:hAnsiTheme="minorHAnsi" w:cstheme="minorHAnsi"/>
          <w:i/>
          <w:sz w:val="22"/>
          <w:szCs w:val="22"/>
        </w:rPr>
        <w:t>(pieczęć i czytelny podpis Wykonawcy</w:t>
      </w:r>
      <w:r w:rsidR="00643D43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Pr="004A44E4">
        <w:rPr>
          <w:rFonts w:asciiTheme="minorHAnsi" w:hAnsiTheme="minorHAnsi" w:cstheme="minorHAnsi"/>
          <w:i/>
          <w:sz w:val="22"/>
          <w:szCs w:val="22"/>
        </w:rPr>
        <w:t>lub osoby działającej w imieniu Wykonawcy)</w:t>
      </w:r>
    </w:p>
    <w:p w:rsidR="00643D43" w:rsidRDefault="00643D43" w:rsidP="00643D43">
      <w:pPr>
        <w:ind w:left="5670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:rsidR="00BA6329" w:rsidRDefault="00BA6329" w:rsidP="00643D43">
      <w:pPr>
        <w:ind w:left="5670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:rsidR="00BA6329" w:rsidRDefault="00BA6329" w:rsidP="00643D43">
      <w:pPr>
        <w:ind w:left="5670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:rsidR="00BA6329" w:rsidRDefault="00BA6329" w:rsidP="00643D43">
      <w:pPr>
        <w:ind w:left="5670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:rsidR="00BA6329" w:rsidRDefault="00BA6329" w:rsidP="00643D43">
      <w:pPr>
        <w:ind w:left="5670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:rsidR="00A7699A" w:rsidRDefault="00A7699A" w:rsidP="00643D43">
      <w:pPr>
        <w:ind w:left="5670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:rsidR="00A7699A" w:rsidRDefault="00A7699A" w:rsidP="00643D43">
      <w:pPr>
        <w:ind w:left="5670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:rsidR="00BA6329" w:rsidRDefault="00BA6329" w:rsidP="00643D43">
      <w:pPr>
        <w:ind w:left="5670"/>
        <w:outlineLvl w:val="0"/>
        <w:rPr>
          <w:rFonts w:asciiTheme="minorHAnsi" w:hAnsiTheme="minorHAnsi" w:cstheme="minorHAnsi"/>
          <w:i/>
          <w:sz w:val="22"/>
          <w:szCs w:val="22"/>
        </w:rPr>
      </w:pPr>
    </w:p>
    <w:p w:rsidR="0036189B" w:rsidRPr="00643D43" w:rsidRDefault="0036189B" w:rsidP="00643D43">
      <w:pPr>
        <w:autoSpaceDE w:val="0"/>
        <w:autoSpaceDN w:val="0"/>
        <w:adjustRightInd w:val="0"/>
        <w:jc w:val="center"/>
      </w:pPr>
    </w:p>
    <w:sectPr w:rsidR="0036189B" w:rsidRPr="00643D43" w:rsidSect="00BA6329">
      <w:headerReference w:type="default" r:id="rId8"/>
      <w:pgSz w:w="11906" w:h="16838"/>
      <w:pgMar w:top="540" w:right="991" w:bottom="993" w:left="1417" w:header="708" w:footer="34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70FF1" w:rsidRDefault="00170FF1" w:rsidP="0084108D">
      <w:r>
        <w:separator/>
      </w:r>
    </w:p>
  </w:endnote>
  <w:endnote w:type="continuationSeparator" w:id="0">
    <w:p w:rsidR="00170FF1" w:rsidRDefault="00170FF1" w:rsidP="00841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70FF1" w:rsidRDefault="00170FF1" w:rsidP="0084108D">
      <w:r>
        <w:separator/>
      </w:r>
    </w:p>
  </w:footnote>
  <w:footnote w:type="continuationSeparator" w:id="0">
    <w:p w:rsidR="00170FF1" w:rsidRDefault="00170FF1" w:rsidP="008410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A6329" w:rsidRDefault="00BA6329" w:rsidP="00BA6329">
    <w:pPr>
      <w:pStyle w:val="Nagwek"/>
      <w:jc w:val="center"/>
    </w:pPr>
    <w:r w:rsidRPr="00BA6329">
      <w:rPr>
        <w:noProof/>
      </w:rPr>
      <w:drawing>
        <wp:inline distT="0" distB="0" distL="0" distR="0">
          <wp:extent cx="5671185" cy="751150"/>
          <wp:effectExtent l="19050" t="0" r="5715" b="0"/>
          <wp:docPr id="103028975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71185" cy="751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BA6329" w:rsidRDefault="00BA632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F86E3F"/>
    <w:multiLevelType w:val="hybridMultilevel"/>
    <w:tmpl w:val="7DE2C1F6"/>
    <w:lvl w:ilvl="0" w:tplc="C9CAD50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6E74A1"/>
    <w:multiLevelType w:val="hybridMultilevel"/>
    <w:tmpl w:val="258A7E5E"/>
    <w:lvl w:ilvl="0" w:tplc="8D3A6AFC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B62AF1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84764FF"/>
    <w:multiLevelType w:val="hybridMultilevel"/>
    <w:tmpl w:val="6AA4873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B2976C8"/>
    <w:multiLevelType w:val="hybridMultilevel"/>
    <w:tmpl w:val="25246296"/>
    <w:lvl w:ilvl="0" w:tplc="936E7FF2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2BC4325D"/>
    <w:multiLevelType w:val="hybridMultilevel"/>
    <w:tmpl w:val="D24E81D8"/>
    <w:lvl w:ilvl="0" w:tplc="0415000F">
      <w:start w:val="1"/>
      <w:numFmt w:val="decimal"/>
      <w:lvlText w:val="%1."/>
      <w:lvlJc w:val="left"/>
      <w:pPr>
        <w:ind w:left="365" w:hanging="360"/>
      </w:pPr>
    </w:lvl>
    <w:lvl w:ilvl="1" w:tplc="04150019" w:tentative="1">
      <w:start w:val="1"/>
      <w:numFmt w:val="lowerLetter"/>
      <w:lvlText w:val="%2."/>
      <w:lvlJc w:val="left"/>
      <w:pPr>
        <w:ind w:left="1085" w:hanging="360"/>
      </w:pPr>
    </w:lvl>
    <w:lvl w:ilvl="2" w:tplc="0415001B" w:tentative="1">
      <w:start w:val="1"/>
      <w:numFmt w:val="lowerRoman"/>
      <w:lvlText w:val="%3."/>
      <w:lvlJc w:val="right"/>
      <w:pPr>
        <w:ind w:left="1805" w:hanging="180"/>
      </w:pPr>
    </w:lvl>
    <w:lvl w:ilvl="3" w:tplc="0415000F" w:tentative="1">
      <w:start w:val="1"/>
      <w:numFmt w:val="decimal"/>
      <w:lvlText w:val="%4."/>
      <w:lvlJc w:val="left"/>
      <w:pPr>
        <w:ind w:left="2525" w:hanging="360"/>
      </w:pPr>
    </w:lvl>
    <w:lvl w:ilvl="4" w:tplc="04150019" w:tentative="1">
      <w:start w:val="1"/>
      <w:numFmt w:val="lowerLetter"/>
      <w:lvlText w:val="%5."/>
      <w:lvlJc w:val="left"/>
      <w:pPr>
        <w:ind w:left="3245" w:hanging="360"/>
      </w:pPr>
    </w:lvl>
    <w:lvl w:ilvl="5" w:tplc="0415001B" w:tentative="1">
      <w:start w:val="1"/>
      <w:numFmt w:val="lowerRoman"/>
      <w:lvlText w:val="%6."/>
      <w:lvlJc w:val="right"/>
      <w:pPr>
        <w:ind w:left="3965" w:hanging="180"/>
      </w:pPr>
    </w:lvl>
    <w:lvl w:ilvl="6" w:tplc="0415000F" w:tentative="1">
      <w:start w:val="1"/>
      <w:numFmt w:val="decimal"/>
      <w:lvlText w:val="%7."/>
      <w:lvlJc w:val="left"/>
      <w:pPr>
        <w:ind w:left="4685" w:hanging="360"/>
      </w:pPr>
    </w:lvl>
    <w:lvl w:ilvl="7" w:tplc="04150019" w:tentative="1">
      <w:start w:val="1"/>
      <w:numFmt w:val="lowerLetter"/>
      <w:lvlText w:val="%8."/>
      <w:lvlJc w:val="left"/>
      <w:pPr>
        <w:ind w:left="5405" w:hanging="360"/>
      </w:pPr>
    </w:lvl>
    <w:lvl w:ilvl="8" w:tplc="0415001B" w:tentative="1">
      <w:start w:val="1"/>
      <w:numFmt w:val="lowerRoman"/>
      <w:lvlText w:val="%9."/>
      <w:lvlJc w:val="right"/>
      <w:pPr>
        <w:ind w:left="6125" w:hanging="180"/>
      </w:pPr>
    </w:lvl>
  </w:abstractNum>
  <w:abstractNum w:abstractNumId="5">
    <w:nsid w:val="3A1B5320"/>
    <w:multiLevelType w:val="hybridMultilevel"/>
    <w:tmpl w:val="7526AC0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49323E14"/>
    <w:multiLevelType w:val="hybridMultilevel"/>
    <w:tmpl w:val="A442FED8"/>
    <w:lvl w:ilvl="0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4ADA5080"/>
    <w:multiLevelType w:val="hybridMultilevel"/>
    <w:tmpl w:val="A734E77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F425A89"/>
    <w:multiLevelType w:val="hybridMultilevel"/>
    <w:tmpl w:val="CF4AC06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1D2C9E"/>
    <w:multiLevelType w:val="singleLevel"/>
    <w:tmpl w:val="B8D2E052"/>
    <w:lvl w:ilvl="0">
      <w:start w:val="1"/>
      <w:numFmt w:val="decimal"/>
      <w:lvlText w:val="%1."/>
      <w:legacy w:legacy="1" w:legacySpace="0" w:legacyIndent="365"/>
      <w:lvlJc w:val="left"/>
      <w:rPr>
        <w:rFonts w:ascii="Arial" w:hAnsi="Arial" w:cs="Arial" w:hint="default"/>
      </w:rPr>
    </w:lvl>
  </w:abstractNum>
  <w:abstractNum w:abstractNumId="10">
    <w:nsid w:val="5D874C58"/>
    <w:multiLevelType w:val="hybridMultilevel"/>
    <w:tmpl w:val="885483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17E3557"/>
    <w:multiLevelType w:val="hybridMultilevel"/>
    <w:tmpl w:val="01BE46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9"/>
    <w:lvlOverride w:ilvl="0">
      <w:startOverride w:val="1"/>
    </w:lvlOverride>
  </w:num>
  <w:num w:numId="3">
    <w:abstractNumId w:val="4"/>
  </w:num>
  <w:num w:numId="4">
    <w:abstractNumId w:val="3"/>
  </w:num>
  <w:num w:numId="5">
    <w:abstractNumId w:val="2"/>
  </w:num>
  <w:num w:numId="6">
    <w:abstractNumId w:val="5"/>
  </w:num>
  <w:num w:numId="7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1"/>
  </w:num>
  <w:num w:numId="10">
    <w:abstractNumId w:val="7"/>
  </w:num>
  <w:num w:numId="11">
    <w:abstractNumId w:val="10"/>
  </w:num>
  <w:num w:numId="12">
    <w:abstractNumId w:val="0"/>
  </w:num>
  <w:num w:numId="13">
    <w:abstractNumId w:val="8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stylePaneFormatFilter w:val="3F01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/>
  <w:rsids>
    <w:rsidRoot w:val="0036189B"/>
    <w:rsid w:val="00015791"/>
    <w:rsid w:val="00027D8C"/>
    <w:rsid w:val="0004093D"/>
    <w:rsid w:val="000437FE"/>
    <w:rsid w:val="00044EA3"/>
    <w:rsid w:val="00170FF1"/>
    <w:rsid w:val="00174B85"/>
    <w:rsid w:val="001A09C5"/>
    <w:rsid w:val="001C7725"/>
    <w:rsid w:val="001D20D4"/>
    <w:rsid w:val="001E0F0F"/>
    <w:rsid w:val="001E232C"/>
    <w:rsid w:val="0020428C"/>
    <w:rsid w:val="00230CB1"/>
    <w:rsid w:val="00247F39"/>
    <w:rsid w:val="00290A65"/>
    <w:rsid w:val="00297756"/>
    <w:rsid w:val="002C1D33"/>
    <w:rsid w:val="002D0CA9"/>
    <w:rsid w:val="00307F41"/>
    <w:rsid w:val="003352F8"/>
    <w:rsid w:val="0036189B"/>
    <w:rsid w:val="00366CCA"/>
    <w:rsid w:val="00366DCC"/>
    <w:rsid w:val="003A367E"/>
    <w:rsid w:val="003D16F9"/>
    <w:rsid w:val="00412C79"/>
    <w:rsid w:val="00476459"/>
    <w:rsid w:val="0048567B"/>
    <w:rsid w:val="00497393"/>
    <w:rsid w:val="004A44E4"/>
    <w:rsid w:val="0053530B"/>
    <w:rsid w:val="005471A5"/>
    <w:rsid w:val="005A3CCA"/>
    <w:rsid w:val="005D0901"/>
    <w:rsid w:val="00627803"/>
    <w:rsid w:val="00643D43"/>
    <w:rsid w:val="006949AB"/>
    <w:rsid w:val="006D41ED"/>
    <w:rsid w:val="006E1944"/>
    <w:rsid w:val="006E210A"/>
    <w:rsid w:val="006E586A"/>
    <w:rsid w:val="00745033"/>
    <w:rsid w:val="00762B11"/>
    <w:rsid w:val="00762E31"/>
    <w:rsid w:val="00792188"/>
    <w:rsid w:val="007C6863"/>
    <w:rsid w:val="008077E8"/>
    <w:rsid w:val="0083321B"/>
    <w:rsid w:val="00836D9B"/>
    <w:rsid w:val="00840F3D"/>
    <w:rsid w:val="0084108D"/>
    <w:rsid w:val="008461F5"/>
    <w:rsid w:val="008809CD"/>
    <w:rsid w:val="008D27D7"/>
    <w:rsid w:val="008F5279"/>
    <w:rsid w:val="0090556D"/>
    <w:rsid w:val="0096011C"/>
    <w:rsid w:val="00964B44"/>
    <w:rsid w:val="009B1344"/>
    <w:rsid w:val="009C2919"/>
    <w:rsid w:val="009D7A99"/>
    <w:rsid w:val="009E5C42"/>
    <w:rsid w:val="00A22DA4"/>
    <w:rsid w:val="00A54103"/>
    <w:rsid w:val="00A7699A"/>
    <w:rsid w:val="00A76DDA"/>
    <w:rsid w:val="00A84933"/>
    <w:rsid w:val="00A93C98"/>
    <w:rsid w:val="00AC0756"/>
    <w:rsid w:val="00AE4BE5"/>
    <w:rsid w:val="00AE7DF2"/>
    <w:rsid w:val="00B165AA"/>
    <w:rsid w:val="00B2442A"/>
    <w:rsid w:val="00B47887"/>
    <w:rsid w:val="00B72201"/>
    <w:rsid w:val="00B72B52"/>
    <w:rsid w:val="00B87A19"/>
    <w:rsid w:val="00BA0C1F"/>
    <w:rsid w:val="00BA6329"/>
    <w:rsid w:val="00BB5751"/>
    <w:rsid w:val="00BF4064"/>
    <w:rsid w:val="00C4046B"/>
    <w:rsid w:val="00C57394"/>
    <w:rsid w:val="00C83541"/>
    <w:rsid w:val="00CE2F2E"/>
    <w:rsid w:val="00CE6A1D"/>
    <w:rsid w:val="00CF70A4"/>
    <w:rsid w:val="00D100DD"/>
    <w:rsid w:val="00D2286B"/>
    <w:rsid w:val="00D47E37"/>
    <w:rsid w:val="00D65B1D"/>
    <w:rsid w:val="00D9616C"/>
    <w:rsid w:val="00DA5B29"/>
    <w:rsid w:val="00DD6FAF"/>
    <w:rsid w:val="00DF3893"/>
    <w:rsid w:val="00DF7D91"/>
    <w:rsid w:val="00E05ABD"/>
    <w:rsid w:val="00E16929"/>
    <w:rsid w:val="00E172B1"/>
    <w:rsid w:val="00E42702"/>
    <w:rsid w:val="00E82BC4"/>
    <w:rsid w:val="00E951BD"/>
    <w:rsid w:val="00E96A63"/>
    <w:rsid w:val="00E96B72"/>
    <w:rsid w:val="00EB57FE"/>
    <w:rsid w:val="00ED49AF"/>
    <w:rsid w:val="00EF4CA7"/>
    <w:rsid w:val="00F32232"/>
    <w:rsid w:val="00F42CEF"/>
    <w:rsid w:val="00F54B57"/>
    <w:rsid w:val="00F82CB4"/>
    <w:rsid w:val="00FA3DD6"/>
    <w:rsid w:val="00FA5CCF"/>
    <w:rsid w:val="00FC351F"/>
    <w:rsid w:val="00FD6D0E"/>
    <w:rsid w:val="00FF51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428C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semiHidden/>
    <w:unhideWhenUsed/>
    <w:rsid w:val="001E232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1E232C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4108D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4108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08D"/>
    <w:rPr>
      <w:sz w:val="24"/>
      <w:szCs w:val="24"/>
    </w:rPr>
  </w:style>
  <w:style w:type="paragraph" w:styleId="Stopka">
    <w:name w:val="footer"/>
    <w:basedOn w:val="Normalny"/>
    <w:link w:val="StopkaZnak"/>
    <w:semiHidden/>
    <w:unhideWhenUsed/>
    <w:rsid w:val="0084108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semiHidden/>
    <w:rsid w:val="0084108D"/>
    <w:rPr>
      <w:sz w:val="24"/>
      <w:szCs w:val="24"/>
    </w:rPr>
  </w:style>
  <w:style w:type="paragraph" w:customStyle="1" w:styleId="Default">
    <w:name w:val="Default"/>
    <w:rsid w:val="002C1D3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Hipercze">
    <w:name w:val="Hyperlink"/>
    <w:basedOn w:val="Domylnaczcionkaakapitu"/>
    <w:rsid w:val="002C1D33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2C1D33"/>
    <w:rPr>
      <w:rFonts w:ascii="Times New Roman" w:hAnsi="Times New Roman" w:cs="Times New Roman" w:hint="default"/>
      <w:b/>
      <w:bCs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qFormat/>
    <w:locked/>
    <w:rsid w:val="002C1D33"/>
    <w:rPr>
      <w:sz w:val="24"/>
      <w:szCs w:val="24"/>
    </w:rPr>
  </w:style>
  <w:style w:type="table" w:styleId="Tabela-Siatka">
    <w:name w:val="Table Grid"/>
    <w:basedOn w:val="Standardowy"/>
    <w:rsid w:val="0079218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53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4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9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3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CE5B0C-BF1A-4440-A5BD-6C2220D40C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459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zscku</Company>
  <LinksUpToDate>false</LinksUpToDate>
  <CharactersWithSpaces>3210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zscku</dc:creator>
  <cp:lastModifiedBy>agata.mijakowska</cp:lastModifiedBy>
  <cp:revision>5</cp:revision>
  <cp:lastPrinted>2025-10-31T13:24:00Z</cp:lastPrinted>
  <dcterms:created xsi:type="dcterms:W3CDTF">2025-12-08T10:01:00Z</dcterms:created>
  <dcterms:modified xsi:type="dcterms:W3CDTF">2025-12-08T12:49:00Z</dcterms:modified>
</cp:coreProperties>
</file>